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CF" w:rsidRDefault="000C68CF">
      <w:pPr>
        <w:spacing w:before="28"/>
        <w:jc w:val="right"/>
        <w:rPr>
          <w:sz w:val="22"/>
        </w:rPr>
      </w:pPr>
    </w:p>
    <w:p w:rsidR="000C68CF" w:rsidRDefault="00F56932">
      <w:pPr>
        <w:spacing w:before="480"/>
        <w:jc w:val="center"/>
        <w:rPr>
          <w:ins w:id="0" w:author="Грибова Елена Владимировна" w:date="2025-10-20T10:01:00Z"/>
          <w:sz w:val="28"/>
          <w:szCs w:val="28"/>
        </w:rPr>
      </w:pPr>
      <w:r>
        <w:rPr>
          <w:sz w:val="28"/>
          <w:szCs w:val="28"/>
        </w:rPr>
        <w:t xml:space="preserve">Извещение о проведении открытого аукциона в электронной форме </w:t>
      </w:r>
    </w:p>
    <w:p w:rsidR="000C68CF" w:rsidRDefault="00F56932">
      <w:pPr>
        <w:spacing w:before="0"/>
        <w:jc w:val="center"/>
        <w:pPrChange w:id="1" w:author="Грибова Елена Владимировна" w:date="2025-10-20T10:01:00Z">
          <w:pPr>
            <w:spacing w:before="480"/>
            <w:jc w:val="center"/>
          </w:pPr>
        </w:pPrChange>
      </w:pPr>
      <w:r>
        <w:rPr>
          <w:sz w:val="28"/>
          <w:szCs w:val="28"/>
        </w:rPr>
        <w:t>по продаже имущества АО «Сахаэнерго»</w:t>
      </w:r>
    </w:p>
    <w:p w:rsidR="00F56932" w:rsidRDefault="00F56932">
      <w:pPr>
        <w:pStyle w:val="Tableheader"/>
        <w:widowControl w:val="0"/>
        <w:ind w:firstLine="540"/>
        <w:rPr>
          <w:i/>
          <w:sz w:val="26"/>
          <w:szCs w:val="26"/>
        </w:rPr>
      </w:pPr>
    </w:p>
    <w:p w:rsidR="000C68CF" w:rsidRDefault="00F56932">
      <w:pPr>
        <w:pStyle w:val="Tableheader"/>
        <w:widowControl w:val="0"/>
        <w:ind w:firstLine="540"/>
        <w:rPr>
          <w:b w:val="0"/>
          <w:sz w:val="26"/>
          <w:szCs w:val="26"/>
        </w:rPr>
      </w:pPr>
      <w:r>
        <w:rPr>
          <w:i/>
          <w:sz w:val="26"/>
          <w:szCs w:val="26"/>
        </w:rPr>
        <w:t>Продавец (организатор продажи)</w:t>
      </w:r>
      <w:r>
        <w:rPr>
          <w:b w:val="0"/>
          <w:sz w:val="26"/>
          <w:szCs w:val="26"/>
        </w:rPr>
        <w:t>: Акционерное общество «Сахаэнерго», место нахождения: Российская Федерация, 678400, Республика Саха (Якутия), Булунский улус, п. Тикси, ул. Морская, д.5</w:t>
      </w:r>
    </w:p>
    <w:p w:rsidR="000C68CF" w:rsidRDefault="00F56932">
      <w:pPr>
        <w:pStyle w:val="Tableheader"/>
        <w:widowContro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почтовый адрес: 677001, Республика Саха (Якутия), г. Якутск, пер. Энергетиков, д.2</w:t>
      </w:r>
    </w:p>
    <w:p w:rsidR="000C68CF" w:rsidRPr="00F50838" w:rsidRDefault="00F56932">
      <w:pPr>
        <w:pStyle w:val="Tableheader"/>
        <w:widowContro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адрес электронной почты: </w:t>
      </w:r>
      <w:hyperlink r:id="rId5" w:history="1">
        <w:r w:rsidR="00F50838" w:rsidRPr="004C336A">
          <w:rPr>
            <w:rStyle w:val="a6"/>
            <w:b w:val="0"/>
            <w:sz w:val="26"/>
            <w:szCs w:val="26"/>
            <w:lang w:val="en-US"/>
          </w:rPr>
          <w:t>mail</w:t>
        </w:r>
        <w:r w:rsidR="00F50838" w:rsidRPr="004C336A">
          <w:rPr>
            <w:rStyle w:val="a6"/>
            <w:b w:val="0"/>
            <w:sz w:val="26"/>
            <w:szCs w:val="26"/>
          </w:rPr>
          <w:t>@</w:t>
        </w:r>
        <w:r w:rsidR="00F50838" w:rsidRPr="004C336A">
          <w:rPr>
            <w:rStyle w:val="a6"/>
            <w:b w:val="0"/>
            <w:sz w:val="26"/>
            <w:szCs w:val="26"/>
            <w:lang w:val="en-US"/>
          </w:rPr>
          <w:t>sakhaenergo</w:t>
        </w:r>
        <w:r w:rsidR="00F50838" w:rsidRPr="004C336A">
          <w:rPr>
            <w:rStyle w:val="a6"/>
            <w:b w:val="0"/>
            <w:sz w:val="26"/>
            <w:szCs w:val="26"/>
          </w:rPr>
          <w:t>.</w:t>
        </w:r>
        <w:r w:rsidR="00F50838" w:rsidRPr="004C336A">
          <w:rPr>
            <w:rStyle w:val="a6"/>
            <w:b w:val="0"/>
            <w:sz w:val="26"/>
            <w:szCs w:val="26"/>
            <w:lang w:val="en-US"/>
          </w:rPr>
          <w:t>ru</w:t>
        </w:r>
      </w:hyperlink>
      <w:r w:rsidR="00F50838">
        <w:rPr>
          <w:b w:val="0"/>
          <w:sz w:val="26"/>
          <w:szCs w:val="26"/>
        </w:rPr>
        <w:t xml:space="preserve"> </w:t>
      </w:r>
    </w:p>
    <w:p w:rsidR="000C68CF" w:rsidRDefault="00F56932">
      <w:pPr>
        <w:pStyle w:val="Tableheader"/>
        <w:widowContro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контактный телефон: (4112) 49-72-49</w:t>
      </w:r>
    </w:p>
    <w:p w:rsidR="000C68CF" w:rsidRDefault="00F56932">
      <w:pPr>
        <w:pStyle w:val="Tableheader"/>
        <w:widowControl w:val="0"/>
        <w:ind w:firstLine="540"/>
        <w:rPr>
          <w:rStyle w:val="a7"/>
          <w:sz w:val="26"/>
          <w:szCs w:val="26"/>
        </w:rPr>
      </w:pPr>
      <w:r>
        <w:rPr>
          <w:i/>
          <w:sz w:val="26"/>
          <w:szCs w:val="26"/>
        </w:rPr>
        <w:t>Предмет продажи:</w:t>
      </w:r>
      <w:r>
        <w:t xml:space="preserve"> </w:t>
      </w:r>
      <w:r>
        <w:rPr>
          <w:b w:val="0"/>
          <w:sz w:val="26"/>
          <w:szCs w:val="26"/>
        </w:rPr>
        <w:t>Склад ГСМ: емкости объемами 2000 куб.м., 1000 куб.м., 500 куб.м., р</w:t>
      </w:r>
      <w:r>
        <w:rPr>
          <w:b w:val="0"/>
          <w:color w:val="000000"/>
          <w:sz w:val="28"/>
          <w:szCs w:val="28"/>
        </w:rPr>
        <w:t>езервуар 500м2 Чокурдах (движимое имущество),</w:t>
      </w:r>
      <w:r>
        <w:rPr>
          <w:b w:val="0"/>
          <w:sz w:val="26"/>
          <w:szCs w:val="26"/>
        </w:rPr>
        <w:t xml:space="preserve"> </w:t>
      </w:r>
      <w:r>
        <w:rPr>
          <w:rStyle w:val="a7"/>
          <w:i w:val="0"/>
          <w:sz w:val="26"/>
          <w:szCs w:val="26"/>
          <w:shd w:val="clear" w:color="auto" w:fill="auto"/>
        </w:rPr>
        <w:t>р</w:t>
      </w:r>
      <w:r>
        <w:rPr>
          <w:rStyle w:val="a7"/>
          <w:i w:val="0"/>
          <w:color w:val="000000"/>
          <w:sz w:val="28"/>
          <w:szCs w:val="28"/>
          <w:shd w:val="clear" w:color="auto" w:fill="auto"/>
        </w:rPr>
        <w:t>езервуар 500м2 Чокурдах (движимое имущество).</w:t>
      </w:r>
    </w:p>
    <w:p w:rsidR="000C68CF" w:rsidRDefault="00F56932">
      <w:pPr>
        <w:ind w:firstLine="540"/>
        <w:rPr>
          <w:i/>
          <w:shd w:val="clear" w:color="auto" w:fill="FFFF99"/>
        </w:rPr>
      </w:pPr>
      <w:r>
        <w:rPr>
          <w:b/>
          <w:i/>
        </w:rPr>
        <w:t>Адрес местонахождения предмета продажи:</w:t>
      </w:r>
      <w:r>
        <w:t xml:space="preserve"> </w:t>
      </w:r>
      <w:r>
        <w:rPr>
          <w:rFonts w:eastAsia="Tahoma" w:cs="Lohit Devanagari"/>
        </w:rPr>
        <w:t>Республика Саха (Якутия), у Аллаиховский, п. Чокурдах, ул. Кальвица, д. 35</w:t>
      </w:r>
    </w:p>
    <w:p w:rsidR="000C68CF" w:rsidRDefault="00F56932">
      <w:pPr>
        <w:ind w:firstLine="540"/>
        <w:rPr>
          <w:i/>
          <w:highlight w:val="lightGray"/>
          <w:shd w:val="clear" w:color="auto" w:fill="FFFF99"/>
        </w:rPr>
      </w:pPr>
      <w:r>
        <w:rPr>
          <w:b/>
          <w:i/>
        </w:rPr>
        <w:t>Краткое описание Предмета продажи:</w:t>
      </w:r>
      <w:r>
        <w:t xml:space="preserve"> </w:t>
      </w:r>
      <w:r>
        <w:rPr>
          <w:i/>
        </w:rPr>
        <w:t xml:space="preserve"> </w:t>
      </w:r>
      <w:r>
        <w:t>емкость 2000 куб.м., 1000 куб.м., 500 куб.м., р</w:t>
      </w:r>
      <w:r>
        <w:rPr>
          <w:color w:val="000000"/>
          <w:sz w:val="28"/>
          <w:szCs w:val="28"/>
        </w:rPr>
        <w:t>езервуар 500 куб.м.,</w:t>
      </w:r>
      <w:r>
        <w:t xml:space="preserve"> </w:t>
      </w:r>
      <w:r>
        <w:rPr>
          <w:rStyle w:val="a7"/>
          <w:b w:val="0"/>
          <w:i w:val="0"/>
          <w:shd w:val="clear" w:color="auto" w:fill="auto"/>
        </w:rPr>
        <w:t>р</w:t>
      </w:r>
      <w:r>
        <w:rPr>
          <w:rStyle w:val="a7"/>
          <w:b w:val="0"/>
          <w:i w:val="0"/>
          <w:color w:val="000000"/>
          <w:sz w:val="28"/>
          <w:szCs w:val="28"/>
          <w:shd w:val="clear" w:color="auto" w:fill="auto"/>
        </w:rPr>
        <w:t>езервуар 500 куб.м.</w:t>
      </w:r>
    </w:p>
    <w:p w:rsidR="000C68CF" w:rsidRDefault="00F56932">
      <w:pPr>
        <w:widowControl w:val="0"/>
        <w:tabs>
          <w:tab w:val="left" w:pos="426"/>
        </w:tabs>
        <w:ind w:firstLine="540"/>
        <w:rPr>
          <w:b/>
          <w:i/>
        </w:rPr>
      </w:pPr>
      <w:r>
        <w:rPr>
          <w:b/>
          <w:i/>
        </w:rPr>
        <w:t xml:space="preserve">Обременения: </w:t>
      </w:r>
      <w:r>
        <w:t xml:space="preserve"> отсутствуют</w:t>
      </w:r>
    </w:p>
    <w:p w:rsidR="000C68CF" w:rsidRDefault="00F56932">
      <w:pPr>
        <w:widowControl w:val="0"/>
        <w:tabs>
          <w:tab w:val="left" w:pos="426"/>
        </w:tabs>
        <w:ind w:firstLine="540"/>
        <w:rPr>
          <w:rFonts w:eastAsia="Lucida Sans Unicode"/>
          <w:i/>
          <w:kern w:val="2"/>
          <w:shd w:val="clear" w:color="auto" w:fill="FFFF99"/>
        </w:rPr>
      </w:pPr>
      <w:r>
        <w:rPr>
          <w:b/>
          <w:i/>
        </w:rPr>
        <w:t>Начальная цена продажи</w:t>
      </w:r>
      <w:r>
        <w:t xml:space="preserve">: </w:t>
      </w:r>
      <w:r>
        <w:rPr>
          <w:rFonts w:eastAsia="Lucida Sans Unicode"/>
          <w:kern w:val="2"/>
        </w:rPr>
        <w:t>170 800 (Сто семьдесят тысяч восемьсот) рублей 00 копеек</w:t>
      </w:r>
      <w:r>
        <w:t xml:space="preserve">, в том числе НДС </w:t>
      </w:r>
      <w:r>
        <w:rPr>
          <w:rFonts w:eastAsia="Lucida Sans Unicode"/>
          <w:kern w:val="2"/>
        </w:rPr>
        <w:t>28 466</w:t>
      </w:r>
      <w:r>
        <w:t xml:space="preserve"> </w:t>
      </w:r>
      <w:r>
        <w:rPr>
          <w:rFonts w:eastAsia="Lucida Sans Unicode"/>
          <w:kern w:val="2"/>
        </w:rPr>
        <w:t>(двадцать восемь тысяч четыреста шестьдесят шесть) рублей 67 копеек</w:t>
      </w:r>
      <w:r>
        <w:t>.</w:t>
      </w:r>
    </w:p>
    <w:p w:rsidR="000C68CF" w:rsidRDefault="00F56932">
      <w:pPr>
        <w:tabs>
          <w:tab w:val="left" w:pos="426"/>
        </w:tabs>
        <w:spacing w:after="120"/>
        <w:ind w:firstLine="540"/>
        <w:rPr>
          <w:szCs w:val="28"/>
        </w:rPr>
      </w:pPr>
      <w:r>
        <w:rPr>
          <w:b/>
          <w:i/>
        </w:rPr>
        <w:t>«Шаг» аукциона:</w:t>
      </w:r>
      <w:r>
        <w:t xml:space="preserve"> 5 % от начальной цены продажи, указанной в настоящем Извещении, что составляет </w:t>
      </w:r>
      <w:r>
        <w:rPr>
          <w:rFonts w:eastAsia="Lucida Sans Unicode"/>
          <w:kern w:val="2"/>
        </w:rPr>
        <w:t>5 840</w:t>
      </w:r>
      <w:r>
        <w:t xml:space="preserve"> </w:t>
      </w:r>
      <w:r>
        <w:rPr>
          <w:rFonts w:eastAsia="Lucida Sans Unicode"/>
          <w:kern w:val="2"/>
        </w:rPr>
        <w:t>(Пять тысяч восемьсот сорок) рублей 00 копеек</w:t>
      </w:r>
      <w:r>
        <w:t xml:space="preserve">, в том числе НДС </w:t>
      </w:r>
      <w:r>
        <w:rPr>
          <w:rFonts w:eastAsia="Lucida Sans Unicode"/>
          <w:kern w:val="2"/>
        </w:rPr>
        <w:t>973</w:t>
      </w:r>
      <w:r>
        <w:t xml:space="preserve"> (Девятьсот семьдесят три) рубля 33 копейки.</w:t>
      </w:r>
    </w:p>
    <w:p w:rsidR="000C68CF" w:rsidRDefault="00F56932">
      <w:pPr>
        <w:ind w:firstLine="540"/>
      </w:pPr>
      <w:r>
        <w:rPr>
          <w:b/>
          <w:i/>
        </w:rPr>
        <w:t>Размер задатка</w:t>
      </w:r>
      <w:r>
        <w:t xml:space="preserve">: </w:t>
      </w:r>
      <w:r>
        <w:rPr>
          <w:rFonts w:eastAsia="Lucida Sans Unicode"/>
          <w:kern w:val="2"/>
        </w:rPr>
        <w:t>5 840</w:t>
      </w:r>
      <w:r>
        <w:t xml:space="preserve"> </w:t>
      </w:r>
      <w:r>
        <w:rPr>
          <w:rFonts w:eastAsia="Lucida Sans Unicode"/>
          <w:kern w:val="2"/>
        </w:rPr>
        <w:t>(Пять тысяч восемьсот сорок) рублей 00 копеек</w:t>
      </w:r>
      <w:r>
        <w:t xml:space="preserve">, в том числе НДС </w:t>
      </w:r>
      <w:r>
        <w:rPr>
          <w:rFonts w:eastAsia="Lucida Sans Unicode"/>
          <w:kern w:val="2"/>
        </w:rPr>
        <w:t>973</w:t>
      </w:r>
      <w:r>
        <w:t xml:space="preserve"> (Девятьсот семьдесят три) рубля 33 копейки</w:t>
      </w:r>
      <w:r>
        <w:rPr>
          <w:rFonts w:eastAsia="Lucida Sans Unicode"/>
          <w:kern w:val="2"/>
        </w:rPr>
        <w:t>.</w:t>
      </w:r>
      <w:r>
        <w:t xml:space="preserve"> </w:t>
      </w:r>
    </w:p>
    <w:p w:rsidR="000C68CF" w:rsidRDefault="00F56932">
      <w:pPr>
        <w:ind w:firstLine="540"/>
        <w:rPr>
          <w:b/>
          <w:i/>
        </w:rPr>
      </w:pPr>
      <w:r>
        <w:rPr>
          <w:b/>
          <w:i/>
        </w:rPr>
        <w:t xml:space="preserve">Срок и порядок внесения задатка: </w:t>
      </w:r>
      <w:r>
        <w:t>с начала приема заявок по</w:t>
      </w:r>
      <w:r>
        <w:rPr>
          <w:b/>
          <w:i/>
        </w:rPr>
        <w:t xml:space="preserve"> </w:t>
      </w:r>
      <w:r>
        <w:t>«05» декабря 2025 г.</w:t>
      </w:r>
      <w:r>
        <w:rPr>
          <w:i/>
          <w:shd w:val="clear" w:color="auto" w:fill="FFFF99"/>
        </w:rPr>
        <w:t xml:space="preserve"> </w:t>
      </w:r>
    </w:p>
    <w:p w:rsidR="000C68CF" w:rsidRDefault="00F56932">
      <w:pPr>
        <w:ind w:firstLine="540"/>
      </w:pPr>
      <w:r>
        <w:t>Информация об условиях внесения задатка приведена в Документации о продаже.</w:t>
      </w:r>
    </w:p>
    <w:p w:rsidR="000C68CF" w:rsidRDefault="00F56932">
      <w:pPr>
        <w:ind w:firstLine="540"/>
      </w:pPr>
      <w:r>
        <w:rPr>
          <w:b/>
          <w:i/>
        </w:rPr>
        <w:t>Дата и время начала подачи Заявок</w:t>
      </w:r>
      <w:r>
        <w:t>: «22» октября 2025 г. 00 ч. 00 мин. (по местному времени Продавца (организатора продажи))</w:t>
      </w:r>
    </w:p>
    <w:p w:rsidR="000C68CF" w:rsidRDefault="00F56932">
      <w:pPr>
        <w:ind w:firstLine="540"/>
        <w:rPr>
          <w:rFonts w:eastAsia="Lucida Sans Unicode"/>
          <w:i/>
          <w:kern w:val="2"/>
          <w:shd w:val="clear" w:color="auto" w:fill="FFFF99"/>
        </w:rPr>
      </w:pPr>
      <w:r>
        <w:rPr>
          <w:b/>
          <w:i/>
        </w:rPr>
        <w:t>Дата и время окончания подачи Заявок</w:t>
      </w:r>
      <w:r>
        <w:rPr>
          <w:i/>
        </w:rPr>
        <w:t xml:space="preserve">: </w:t>
      </w:r>
      <w:r>
        <w:t>«05» декабря 2025 г. 17 ч. 00 мин. (по местному времени Продавца (организатора продажи))</w:t>
      </w:r>
    </w:p>
    <w:p w:rsidR="000C68CF" w:rsidRDefault="00F56932">
      <w:pPr>
        <w:ind w:firstLine="540"/>
        <w:rPr>
          <w:b/>
          <w:i/>
        </w:rPr>
      </w:pPr>
      <w:r>
        <w:rPr>
          <w:b/>
          <w:i/>
        </w:rPr>
        <w:t>Дата окончания рассмотрения Заявок</w:t>
      </w:r>
      <w:r>
        <w:rPr>
          <w:i/>
        </w:rPr>
        <w:t xml:space="preserve">: </w:t>
      </w:r>
      <w:r>
        <w:t>«08» декабря 2025 г.</w:t>
      </w:r>
    </w:p>
    <w:p w:rsidR="000C68CF" w:rsidRDefault="00F56932">
      <w:pPr>
        <w:ind w:firstLine="540"/>
        <w:rPr>
          <w:rFonts w:eastAsia="Lucida Sans Unicode"/>
          <w:i/>
          <w:kern w:val="2"/>
          <w:shd w:val="clear" w:color="auto" w:fill="FFFF99"/>
        </w:rPr>
      </w:pPr>
      <w:r>
        <w:rPr>
          <w:b/>
          <w:i/>
        </w:rPr>
        <w:t>Дата и время проведения Аукциона:</w:t>
      </w:r>
      <w:r>
        <w:t xml:space="preserve"> «09» декабря 2025 г. 10 ч. 00 мин. (по местному времени Продавца (организатора продажи))</w:t>
      </w:r>
    </w:p>
    <w:p w:rsidR="000C68CF" w:rsidRDefault="00F56932">
      <w:pPr>
        <w:ind w:firstLine="540"/>
      </w:pPr>
      <w:r>
        <w:rPr>
          <w:b/>
          <w:i/>
        </w:rPr>
        <w:t>Время ожидания ценового предложения Участника:</w:t>
      </w:r>
      <w:r>
        <w:t xml:space="preserve"> 30 (тридцать) минут от времени начала проведения аукциона.</w:t>
      </w:r>
    </w:p>
    <w:p w:rsidR="000C68CF" w:rsidRDefault="00F56932">
      <w:pPr>
        <w:ind w:firstLine="540"/>
        <w:rPr>
          <w:rFonts w:eastAsia="Lucida Sans Unicode"/>
          <w:i/>
          <w:kern w:val="2"/>
          <w:shd w:val="clear" w:color="auto" w:fill="FFFF99"/>
        </w:rPr>
      </w:pPr>
      <w:r>
        <w:rPr>
          <w:b/>
          <w:i/>
        </w:rPr>
        <w:lastRenderedPageBreak/>
        <w:t>Дата и время подведения итогов Аукциона:</w:t>
      </w:r>
      <w:r>
        <w:t xml:space="preserve"> «11» декабря 2025 г. в 15 ч. 00 мин (по местному времени Продавца (организатора продажи))</w:t>
      </w:r>
    </w:p>
    <w:p w:rsidR="000C68CF" w:rsidRDefault="00F56932">
      <w:pPr>
        <w:ind w:firstLine="540"/>
        <w:rPr>
          <w:rFonts w:eastAsia="Lucida Sans Unicode"/>
          <w:i/>
          <w:kern w:val="2"/>
          <w:shd w:val="clear" w:color="auto" w:fill="FFFF99"/>
        </w:rPr>
      </w:pPr>
      <w:r>
        <w:rPr>
          <w:b/>
          <w:i/>
        </w:rPr>
        <w:t xml:space="preserve">Место подведения итогов: </w:t>
      </w:r>
      <w:r>
        <w:t xml:space="preserve">по адресу Продавца (организатора продажи) </w:t>
      </w:r>
      <w:r>
        <w:rPr>
          <w:b/>
          <w:i/>
        </w:rPr>
        <w:t xml:space="preserve"> </w:t>
      </w:r>
    </w:p>
    <w:p w:rsidR="000C68CF" w:rsidRDefault="000C68CF">
      <w:pPr>
        <w:ind w:firstLine="540"/>
        <w:rPr>
          <w:b/>
          <w:i/>
        </w:rPr>
      </w:pPr>
    </w:p>
    <w:p w:rsidR="000C68CF" w:rsidRDefault="00F56932">
      <w:pPr>
        <w:ind w:firstLine="540"/>
      </w:pPr>
      <w:r>
        <w:rPr>
          <w:b/>
          <w:i/>
        </w:rPr>
        <w:t>Наименование и адрес электронной торговой площадки для подачи Заявок:</w:t>
      </w:r>
      <w:r>
        <w:t xml:space="preserve"> Российский аукционный дом, </w:t>
      </w:r>
      <w:r w:rsidRPr="00F56932">
        <w:rPr>
          <w:rStyle w:val="a6"/>
        </w:rPr>
        <w:t>www.lot-online.ru</w:t>
      </w:r>
    </w:p>
    <w:p w:rsidR="000C68CF" w:rsidRDefault="00F56932">
      <w:pPr>
        <w:ind w:firstLine="540"/>
      </w:pPr>
      <w:r>
        <w:rPr>
          <w:b/>
          <w:i/>
        </w:rPr>
        <w:t>Порядок и форма подачи Заявок:</w:t>
      </w:r>
      <w:r>
        <w:t xml:space="preserve"> информация приведена в Документации о продаже.</w:t>
      </w:r>
    </w:p>
    <w:p w:rsidR="000C68CF" w:rsidRDefault="00F56932">
      <w:pPr>
        <w:ind w:firstLine="540"/>
      </w:pPr>
      <w:r>
        <w:rPr>
          <w:b/>
          <w:i/>
        </w:rPr>
        <w:t>Участники Аукциона</w:t>
      </w:r>
      <w:r>
        <w:t xml:space="preserve">: участвовать в аукционе может любое юридическое лицо независимо от организационно-правовой формы, формы собственности, места нахождения, а также места происхождения капитала, физическое лицо или индивидуальный предприниматель, заинтересованное в приобретении имущества, являющегося предметом аукциона, </w:t>
      </w:r>
      <w:r>
        <w:rPr>
          <w:color w:val="000000"/>
        </w:rPr>
        <w:t>чья заявка признана соответствующей требованиям Документации о продаже.</w:t>
      </w:r>
    </w:p>
    <w:p w:rsidR="000C68CF" w:rsidRDefault="00F56932">
      <w:pPr>
        <w:pStyle w:val="Tableheader"/>
        <w:widowControl w:val="0"/>
        <w:ind w:firstLine="540"/>
        <w:rPr>
          <w:b w:val="0"/>
          <w:sz w:val="26"/>
          <w:szCs w:val="26"/>
        </w:rPr>
      </w:pPr>
      <w:r>
        <w:rPr>
          <w:i/>
          <w:sz w:val="26"/>
          <w:szCs w:val="26"/>
        </w:rPr>
        <w:t>Порядок подведения итогов Аукциона:</w:t>
      </w:r>
      <w:r>
        <w:t xml:space="preserve"> </w:t>
      </w:r>
      <w:r>
        <w:rPr>
          <w:b w:val="0"/>
          <w:sz w:val="26"/>
          <w:szCs w:val="26"/>
        </w:rPr>
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продаже. Победителем Аукциона признается Участник, предложивший наиболее высокую цену Договора.</w:t>
      </w:r>
    </w:p>
    <w:p w:rsidR="000C68CF" w:rsidRDefault="00F56932">
      <w:pPr>
        <w:pStyle w:val="Tableheader"/>
        <w:widowControl w:val="0"/>
        <w:ind w:firstLine="63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Описание условий и процедур проводимого Аукциона, порядок ознакомления Участников с иной информацией, ограничения участия в аукционе, срок и условия заключения договора купли-продажи, содержится в Документации о продаже.</w:t>
      </w:r>
    </w:p>
    <w:p w:rsidR="000C68CF" w:rsidRDefault="000C68CF">
      <w:pPr>
        <w:pStyle w:val="Tableheader"/>
        <w:widowControl w:val="0"/>
        <w:ind w:firstLine="630"/>
        <w:rPr>
          <w:sz w:val="26"/>
          <w:szCs w:val="26"/>
        </w:rPr>
      </w:pPr>
    </w:p>
    <w:p w:rsidR="000C68CF" w:rsidRDefault="00F56932">
      <w:pPr>
        <w:pStyle w:val="Tableheader"/>
        <w:widowControl w:val="0"/>
        <w:ind w:firstLine="630"/>
        <w:rPr>
          <w:b w:val="0"/>
          <w:sz w:val="26"/>
          <w:szCs w:val="26"/>
        </w:rPr>
      </w:pPr>
      <w:r>
        <w:rPr>
          <w:sz w:val="26"/>
          <w:szCs w:val="26"/>
          <w:u w:val="single"/>
        </w:rPr>
        <w:t xml:space="preserve">Документация о продаже официально опубликована на сайте электронной торговой площадки в сети «Интернет» </w:t>
      </w:r>
      <w:hyperlink r:id="rId6">
        <w:r>
          <w:rPr>
            <w:rStyle w:val="a6"/>
            <w:color w:val="auto"/>
            <w:sz w:val="26"/>
            <w:szCs w:val="26"/>
          </w:rPr>
          <w:t>www.</w:t>
        </w:r>
      </w:hyperlink>
      <w:hyperlink r:id="rId7" w:tgtFrame="https://lot-online.ru/">
        <w:r>
          <w:rPr>
            <w:rStyle w:val="a6"/>
            <w:color w:val="000000"/>
            <w:sz w:val="26"/>
            <w:szCs w:val="26"/>
          </w:rPr>
          <w:t>lot-online</w:t>
        </w:r>
      </w:hyperlink>
      <w:hyperlink r:id="rId8">
        <w:r>
          <w:rPr>
            <w:rStyle w:val="a6"/>
            <w:color w:val="auto"/>
            <w:sz w:val="26"/>
            <w:szCs w:val="26"/>
          </w:rPr>
          <w:t>.ru</w:t>
        </w:r>
      </w:hyperlink>
      <w:r w:rsidR="00F50838">
        <w:rPr>
          <w:rStyle w:val="a6"/>
          <w:color w:val="auto"/>
          <w:sz w:val="26"/>
          <w:szCs w:val="26"/>
        </w:rPr>
        <w:t xml:space="preserve"> </w:t>
      </w:r>
      <w:bookmarkStart w:id="2" w:name="_GoBack"/>
      <w:bookmarkEnd w:id="2"/>
      <w:r>
        <w:rPr>
          <w:rStyle w:val="a6"/>
          <w:b w:val="0"/>
          <w:color w:val="auto"/>
          <w:sz w:val="26"/>
          <w:szCs w:val="26"/>
          <w:u w:val="none"/>
        </w:rPr>
        <w:t xml:space="preserve"> </w:t>
      </w:r>
    </w:p>
    <w:sectPr w:rsidR="000C68CF">
      <w:pgSz w:w="11906" w:h="16838"/>
      <w:pgMar w:top="990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neva CY">
    <w:altName w:val="Times New Roman"/>
    <w:charset w:val="01"/>
    <w:family w:val="roman"/>
    <w:pitch w:val="variable"/>
  </w:font>
  <w:font w:name="Geneva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225A8"/>
    <w:multiLevelType w:val="multilevel"/>
    <w:tmpl w:val="97F4E2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D34BCD"/>
    <w:multiLevelType w:val="multilevel"/>
    <w:tmpl w:val="61A2097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b/>
        <w:i w:val="0"/>
        <w:sz w:val="26"/>
        <w:szCs w:val="26"/>
      </w:rPr>
    </w:lvl>
    <w:lvl w:ilvl="2">
      <w:start w:val="1"/>
      <w:numFmt w:val="decimal"/>
      <w:pStyle w:val="a"/>
      <w:lvlText w:val="%1.%2.%3"/>
      <w:lvlJc w:val="left"/>
      <w:pPr>
        <w:tabs>
          <w:tab w:val="num" w:pos="4962"/>
        </w:tabs>
        <w:ind w:left="4962" w:hanging="1134"/>
      </w:pPr>
      <w:rPr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CF"/>
    <w:rsid w:val="000C68CF"/>
    <w:rsid w:val="00F50838"/>
    <w:rsid w:val="00F5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38824-8016-46C4-8AC8-E942D3CE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12E1B"/>
    <w:pPr>
      <w:spacing w:before="1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2"/>
    <w:next w:val="a2"/>
    <w:link w:val="10"/>
    <w:qFormat/>
    <w:rsid w:val="00612E1B"/>
    <w:pPr>
      <w:keepNext/>
      <w:keepLines/>
      <w:pageBreakBefore/>
      <w:numPr>
        <w:numId w:val="2"/>
      </w:numPr>
      <w:spacing w:before="480" w:after="240"/>
      <w:jc w:val="left"/>
      <w:outlineLvl w:val="0"/>
    </w:pPr>
    <w:rPr>
      <w:rFonts w:ascii="Arial" w:hAnsi="Arial"/>
      <w:b/>
      <w:kern w:val="2"/>
      <w:sz w:val="40"/>
    </w:rPr>
  </w:style>
  <w:style w:type="paragraph" w:styleId="2">
    <w:name w:val="heading 2"/>
    <w:basedOn w:val="a2"/>
    <w:next w:val="a2"/>
    <w:link w:val="20"/>
    <w:qFormat/>
    <w:rsid w:val="00612E1B"/>
    <w:pPr>
      <w:keepNext/>
      <w:numPr>
        <w:ilvl w:val="1"/>
        <w:numId w:val="2"/>
      </w:numPr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qFormat/>
    <w:rsid w:val="00612E1B"/>
    <w:rPr>
      <w:rFonts w:ascii="Arial" w:eastAsia="Times New Roman" w:hAnsi="Arial" w:cs="Times New Roman"/>
      <w:b/>
      <w:kern w:val="2"/>
      <w:sz w:val="40"/>
      <w:szCs w:val="26"/>
      <w:lang w:eastAsia="ru-RU"/>
    </w:rPr>
  </w:style>
  <w:style w:type="character" w:customStyle="1" w:styleId="20">
    <w:name w:val="Заголовок 2 Знак"/>
    <w:basedOn w:val="a3"/>
    <w:link w:val="2"/>
    <w:qFormat/>
    <w:rsid w:val="00612E1B"/>
    <w:rPr>
      <w:rFonts w:ascii="Times New Roman" w:eastAsia="Times New Roman" w:hAnsi="Times New Roman" w:cs="Times New Roman"/>
      <w:b/>
      <w:sz w:val="32"/>
      <w:szCs w:val="26"/>
      <w:lang w:eastAsia="ru-RU"/>
    </w:rPr>
  </w:style>
  <w:style w:type="character" w:styleId="a6">
    <w:name w:val="Hyperlink"/>
    <w:uiPriority w:val="99"/>
    <w:rsid w:val="00612E1B"/>
    <w:rPr>
      <w:color w:val="0000FF"/>
      <w:u w:val="single"/>
    </w:rPr>
  </w:style>
  <w:style w:type="character" w:customStyle="1" w:styleId="a7">
    <w:name w:val="комментарий"/>
    <w:qFormat/>
    <w:rsid w:val="00612E1B"/>
    <w:rPr>
      <w:b/>
      <w:i/>
      <w:shd w:val="clear" w:color="auto" w:fill="FFFF99"/>
    </w:rPr>
  </w:style>
  <w:style w:type="character" w:customStyle="1" w:styleId="a8">
    <w:name w:val="Текст сноски Знак"/>
    <w:basedOn w:val="a3"/>
    <w:link w:val="a9"/>
    <w:uiPriority w:val="99"/>
    <w:semiHidden/>
    <w:qFormat/>
    <w:rsid w:val="00612E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612E1B"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styleId="ac">
    <w:name w:val="FollowedHyperlink"/>
    <w:rPr>
      <w:color w:val="800080"/>
      <w:u w:val="single"/>
    </w:rPr>
  </w:style>
  <w:style w:type="character" w:styleId="ad">
    <w:name w:val="annotation reference"/>
    <w:basedOn w:val="a3"/>
    <w:uiPriority w:val="99"/>
    <w:semiHidden/>
    <w:unhideWhenUsed/>
    <w:qFormat/>
    <w:rsid w:val="00007BA1"/>
    <w:rPr>
      <w:sz w:val="16"/>
      <w:szCs w:val="16"/>
    </w:rPr>
  </w:style>
  <w:style w:type="character" w:customStyle="1" w:styleId="ae">
    <w:name w:val="Текст примечания Знак"/>
    <w:basedOn w:val="a3"/>
    <w:link w:val="af"/>
    <w:uiPriority w:val="99"/>
    <w:semiHidden/>
    <w:qFormat/>
    <w:rsid w:val="00007B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1"/>
    <w:uiPriority w:val="99"/>
    <w:semiHidden/>
    <w:qFormat/>
    <w:rsid w:val="00007B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2">
    <w:name w:val="Текст выноски Знак"/>
    <w:basedOn w:val="a3"/>
    <w:link w:val="af3"/>
    <w:uiPriority w:val="99"/>
    <w:semiHidden/>
    <w:qFormat/>
    <w:rsid w:val="00007BA1"/>
    <w:rPr>
      <w:rFonts w:ascii="Segoe UI" w:eastAsia="Times New Roman" w:hAnsi="Segoe UI" w:cs="Segoe UI"/>
      <w:sz w:val="18"/>
      <w:szCs w:val="18"/>
      <w:lang w:eastAsia="ru-RU"/>
    </w:rPr>
  </w:style>
  <w:style w:type="character" w:styleId="af4">
    <w:name w:val="line number"/>
  </w:style>
  <w:style w:type="paragraph" w:customStyle="1" w:styleId="af5">
    <w:name w:val="Заголовок"/>
    <w:basedOn w:val="a2"/>
    <w:next w:val="af6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f6">
    <w:name w:val="Body Text"/>
    <w:basedOn w:val="a2"/>
    <w:pPr>
      <w:spacing w:before="0"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2"/>
    <w:qFormat/>
    <w:pPr>
      <w:suppressLineNumbers/>
      <w:spacing w:after="120"/>
    </w:pPr>
    <w:rPr>
      <w:rFonts w:cs="Lohit Devanagari"/>
      <w:i/>
      <w:iCs/>
      <w:sz w:val="24"/>
      <w:szCs w:val="24"/>
    </w:rPr>
  </w:style>
  <w:style w:type="paragraph" w:styleId="af9">
    <w:name w:val="index heading"/>
    <w:basedOn w:val="a2"/>
    <w:qFormat/>
    <w:pPr>
      <w:suppressLineNumbers/>
    </w:pPr>
  </w:style>
  <w:style w:type="paragraph" w:styleId="afa">
    <w:name w:val="Title"/>
    <w:basedOn w:val="a2"/>
    <w:next w:val="af6"/>
    <w:qFormat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customStyle="1" w:styleId="caption1">
    <w:name w:val="caption1"/>
    <w:basedOn w:val="a2"/>
    <w:qFormat/>
    <w:pPr>
      <w:suppressLineNumbers/>
      <w:spacing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2"/>
    <w:qFormat/>
    <w:pPr>
      <w:suppressLineNumbers/>
      <w:spacing w:after="120"/>
    </w:pPr>
    <w:rPr>
      <w:i/>
      <w:iCs/>
      <w:sz w:val="24"/>
      <w:szCs w:val="24"/>
    </w:rPr>
  </w:style>
  <w:style w:type="paragraph" w:customStyle="1" w:styleId="a">
    <w:name w:val="Пункт"/>
    <w:basedOn w:val="a2"/>
    <w:qFormat/>
    <w:rsid w:val="00612E1B"/>
    <w:pPr>
      <w:numPr>
        <w:ilvl w:val="2"/>
        <w:numId w:val="2"/>
      </w:numPr>
    </w:pPr>
  </w:style>
  <w:style w:type="paragraph" w:customStyle="1" w:styleId="a0">
    <w:name w:val="Подпункт"/>
    <w:basedOn w:val="a"/>
    <w:qFormat/>
    <w:rsid w:val="00612E1B"/>
    <w:pPr>
      <w:numPr>
        <w:ilvl w:val="3"/>
      </w:numPr>
    </w:pPr>
  </w:style>
  <w:style w:type="paragraph" w:customStyle="1" w:styleId="a1">
    <w:name w:val="Подподпункт"/>
    <w:basedOn w:val="a0"/>
    <w:qFormat/>
    <w:rsid w:val="00612E1B"/>
    <w:pPr>
      <w:numPr>
        <w:ilvl w:val="4"/>
      </w:numPr>
    </w:pPr>
  </w:style>
  <w:style w:type="paragraph" w:styleId="afb">
    <w:name w:val="List Paragraph"/>
    <w:basedOn w:val="a2"/>
    <w:uiPriority w:val="34"/>
    <w:qFormat/>
    <w:rsid w:val="00612E1B"/>
    <w:pPr>
      <w:ind w:left="720"/>
      <w:contextualSpacing/>
      <w:jc w:val="left"/>
    </w:pPr>
    <w:rPr>
      <w:rFonts w:ascii="Geneva CY" w:eastAsia="Geneva" w:hAnsi="Geneva CY"/>
      <w:sz w:val="24"/>
      <w:lang w:eastAsia="en-US"/>
    </w:rPr>
  </w:style>
  <w:style w:type="paragraph" w:customStyle="1" w:styleId="Tableheader">
    <w:name w:val="Table_header"/>
    <w:basedOn w:val="a2"/>
    <w:qFormat/>
    <w:rsid w:val="00612E1B"/>
    <w:rPr>
      <w:b/>
      <w:sz w:val="20"/>
      <w:szCs w:val="24"/>
    </w:rPr>
  </w:style>
  <w:style w:type="paragraph" w:customStyle="1" w:styleId="Tabletext">
    <w:name w:val="Table_text"/>
    <w:basedOn w:val="a2"/>
    <w:qFormat/>
    <w:rsid w:val="00612E1B"/>
    <w:rPr>
      <w:sz w:val="20"/>
      <w:szCs w:val="24"/>
    </w:rPr>
  </w:style>
  <w:style w:type="paragraph" w:styleId="a9">
    <w:name w:val="footnote text"/>
    <w:basedOn w:val="a2"/>
    <w:link w:val="a8"/>
    <w:uiPriority w:val="99"/>
    <w:semiHidden/>
    <w:unhideWhenUsed/>
    <w:rsid w:val="00612E1B"/>
    <w:pPr>
      <w:spacing w:before="0"/>
    </w:pPr>
    <w:rPr>
      <w:sz w:val="20"/>
      <w:szCs w:val="20"/>
    </w:rPr>
  </w:style>
  <w:style w:type="paragraph" w:styleId="af">
    <w:name w:val="annotation text"/>
    <w:basedOn w:val="a2"/>
    <w:link w:val="ae"/>
    <w:uiPriority w:val="99"/>
    <w:semiHidden/>
    <w:unhideWhenUsed/>
    <w:qFormat/>
    <w:rsid w:val="00007BA1"/>
    <w:rPr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qFormat/>
    <w:rsid w:val="00007BA1"/>
    <w:rPr>
      <w:b/>
      <w:bCs/>
    </w:rPr>
  </w:style>
  <w:style w:type="paragraph" w:styleId="af3">
    <w:name w:val="Balloon Text"/>
    <w:basedOn w:val="a2"/>
    <w:link w:val="af2"/>
    <w:uiPriority w:val="99"/>
    <w:semiHidden/>
    <w:unhideWhenUsed/>
    <w:qFormat/>
    <w:rsid w:val="00007BA1"/>
    <w:pPr>
      <w:spacing w:before="0"/>
    </w:pPr>
    <w:rPr>
      <w:rFonts w:ascii="Segoe UI" w:hAnsi="Segoe UI" w:cs="Segoe UI"/>
      <w:sz w:val="18"/>
      <w:szCs w:val="18"/>
    </w:rPr>
  </w:style>
  <w:style w:type="paragraph" w:styleId="afc">
    <w:name w:val="Revision"/>
    <w:uiPriority w:val="99"/>
    <w:semiHidden/>
    <w:qFormat/>
    <w:rsid w:val="00007BA1"/>
    <w:pPr>
      <w:suppressAutoHyphens w:val="0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________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t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_________.ru/" TargetMode="External"/><Relationship Id="rId5" Type="http://schemas.openxmlformats.org/officeDocument/2006/relationships/hyperlink" Target="mailto:mail@sakhaenergo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555</Words>
  <Characters>3166</Characters>
  <Application>Microsoft Office Word</Application>
  <DocSecurity>0</DocSecurity>
  <Lines>26</Lines>
  <Paragraphs>7</Paragraphs>
  <ScaleCrop>false</ScaleCrop>
  <Company>РусГидро</Company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Грибова Елена Владимировна</dc:creator>
  <dc:description/>
  <cp:lastModifiedBy>Михайлов Павел Александрович</cp:lastModifiedBy>
  <cp:revision>6</cp:revision>
  <dcterms:created xsi:type="dcterms:W3CDTF">2025-10-20T03:14:00Z</dcterms:created>
  <dcterms:modified xsi:type="dcterms:W3CDTF">2025-10-21T04:47:00Z</dcterms:modified>
  <dc:language>ru-RU</dc:language>
</cp:coreProperties>
</file>